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72C18" w14:textId="77777777" w:rsidR="003F52AC" w:rsidRDefault="003F52AC">
      <w:pPr>
        <w:pStyle w:val="Title"/>
        <w:rPr>
          <w:sz w:val="24"/>
        </w:rPr>
      </w:pPr>
      <w:r>
        <w:rPr>
          <w:sz w:val="24"/>
          <w:u w:val="single"/>
        </w:rPr>
        <w:t>cusc - EXHIBIT R</w:t>
      </w:r>
    </w:p>
    <w:p w14:paraId="1FD36A5D" w14:textId="77777777" w:rsidR="003F52AC" w:rsidRDefault="003F52AC">
      <w:pPr>
        <w:jc w:val="center"/>
        <w:rPr>
          <w:b/>
          <w:caps/>
          <w:sz w:val="24"/>
        </w:rPr>
      </w:pPr>
    </w:p>
    <w:p w14:paraId="0CA43CDE" w14:textId="77777777" w:rsidR="003F52AC" w:rsidRDefault="003F52AC">
      <w:pPr>
        <w:jc w:val="center"/>
        <w:rPr>
          <w:b/>
          <w:caps/>
          <w:sz w:val="24"/>
        </w:rPr>
      </w:pPr>
    </w:p>
    <w:p w14:paraId="13BFC447" w14:textId="77777777" w:rsidR="003F52AC" w:rsidRDefault="003F52AC">
      <w:pPr>
        <w:jc w:val="center"/>
        <w:rPr>
          <w:b/>
          <w:caps/>
          <w:sz w:val="24"/>
        </w:rPr>
      </w:pPr>
    </w:p>
    <w:p w14:paraId="3ED9910A" w14:textId="77777777" w:rsidR="003F52AC" w:rsidRDefault="003F52AC">
      <w:pPr>
        <w:jc w:val="center"/>
        <w:rPr>
          <w:b/>
          <w:caps/>
          <w:sz w:val="24"/>
        </w:rPr>
      </w:pPr>
    </w:p>
    <w:p w14:paraId="3B9DFDC8" w14:textId="77777777" w:rsidR="003F52AC" w:rsidRDefault="003F52AC">
      <w:pPr>
        <w:jc w:val="center"/>
        <w:rPr>
          <w:b/>
          <w:caps/>
          <w:sz w:val="24"/>
        </w:rPr>
      </w:pPr>
      <w:r>
        <w:rPr>
          <w:b/>
          <w:caps/>
          <w:sz w:val="24"/>
        </w:rPr>
        <w:t>THE CONNECTION AND USE OF SYSTEM CODE</w:t>
      </w:r>
    </w:p>
    <w:p w14:paraId="371DB0A2" w14:textId="77777777" w:rsidR="003F52AC" w:rsidRDefault="003F52AC">
      <w:pPr>
        <w:jc w:val="center"/>
        <w:rPr>
          <w:b/>
          <w:caps/>
          <w:sz w:val="24"/>
        </w:rPr>
      </w:pPr>
    </w:p>
    <w:p w14:paraId="090DFB91" w14:textId="77777777" w:rsidR="003F52AC" w:rsidRDefault="003F52AC">
      <w:pPr>
        <w:jc w:val="center"/>
        <w:rPr>
          <w:b/>
          <w:caps/>
          <w:sz w:val="24"/>
        </w:rPr>
      </w:pPr>
    </w:p>
    <w:p w14:paraId="78788C70" w14:textId="77777777" w:rsidR="003F52AC" w:rsidRDefault="003F52AC">
      <w:pPr>
        <w:jc w:val="center"/>
        <w:rPr>
          <w:b/>
          <w:caps/>
          <w:sz w:val="24"/>
        </w:rPr>
      </w:pPr>
    </w:p>
    <w:p w14:paraId="43B0AFAE" w14:textId="77777777" w:rsidR="003F52AC" w:rsidRDefault="003F52AC">
      <w:pPr>
        <w:jc w:val="center"/>
        <w:rPr>
          <w:b/>
          <w:caps/>
          <w:sz w:val="24"/>
        </w:rPr>
      </w:pPr>
      <w:r>
        <w:rPr>
          <w:b/>
          <w:caps/>
          <w:sz w:val="24"/>
        </w:rPr>
        <w:t>BELLA offer</w:t>
      </w:r>
    </w:p>
    <w:p w14:paraId="6C507DF3" w14:textId="77777777" w:rsidR="003F52AC" w:rsidRDefault="003F52AC">
      <w:pPr>
        <w:jc w:val="center"/>
        <w:rPr>
          <w:b/>
          <w:caps/>
          <w:sz w:val="24"/>
        </w:rPr>
      </w:pPr>
    </w:p>
    <w:p w14:paraId="66FCC803" w14:textId="77777777" w:rsidR="003F52AC" w:rsidRDefault="003F52AC">
      <w:pPr>
        <w:jc w:val="center"/>
        <w:rPr>
          <w:b/>
          <w:caps/>
          <w:sz w:val="24"/>
        </w:rPr>
      </w:pPr>
    </w:p>
    <w:p w14:paraId="0A921B4C" w14:textId="77777777" w:rsidR="003F52AC" w:rsidRDefault="003F52AC">
      <w:pPr>
        <w:jc w:val="center"/>
        <w:rPr>
          <w:b/>
          <w:caps/>
          <w:sz w:val="24"/>
        </w:rPr>
      </w:pPr>
    </w:p>
    <w:p w14:paraId="222DDDEC" w14:textId="77777777" w:rsidR="003F52AC" w:rsidRDefault="003F52AC">
      <w:pPr>
        <w:pStyle w:val="Heading2"/>
      </w:pPr>
      <w:r>
        <w:rPr>
          <w:sz w:val="24"/>
        </w:rPr>
        <w:t xml:space="preserve">EMBEDDED EXEMPTABLE LARGE POWER STATION </w:t>
      </w:r>
    </w:p>
    <w:p w14:paraId="54A759C2" w14:textId="77777777" w:rsidR="003F52AC" w:rsidRDefault="003F52AC"/>
    <w:p w14:paraId="332B5C11" w14:textId="77777777" w:rsidR="003F52AC" w:rsidRDefault="003F52AC">
      <w:pPr>
        <w:jc w:val="center"/>
      </w:pPr>
    </w:p>
    <w:p w14:paraId="2177C3EE" w14:textId="77777777" w:rsidR="003F52AC" w:rsidRDefault="003F52AC">
      <w:pPr>
        <w:jc w:val="center"/>
      </w:pPr>
    </w:p>
    <w:p w14:paraId="0AA44D71" w14:textId="77777777" w:rsidR="003F52AC" w:rsidRDefault="003F52AC">
      <w:pPr>
        <w:jc w:val="center"/>
      </w:pPr>
    </w:p>
    <w:p w14:paraId="5C3BA292" w14:textId="77777777" w:rsidR="003F52AC" w:rsidRDefault="003F52AC">
      <w:pPr>
        <w:jc w:val="center"/>
      </w:pPr>
    </w:p>
    <w:p w14:paraId="76D88F8E" w14:textId="77777777" w:rsidR="003F52AC" w:rsidRDefault="003F52AC">
      <w:pPr>
        <w:jc w:val="center"/>
      </w:pPr>
    </w:p>
    <w:p w14:paraId="6D083697" w14:textId="77777777" w:rsidR="003F52AC" w:rsidRDefault="003F52AC">
      <w:pPr>
        <w:jc w:val="center"/>
        <w:rPr>
          <w:b/>
          <w:i/>
          <w:caps/>
        </w:rPr>
      </w:pPr>
    </w:p>
    <w:p w14:paraId="6F23305F" w14:textId="77777777" w:rsidR="003F52AC" w:rsidRDefault="003F52AC">
      <w:pPr>
        <w:pStyle w:val="Header"/>
        <w:tabs>
          <w:tab w:val="clear" w:pos="4153"/>
          <w:tab w:val="clear" w:pos="8306"/>
          <w:tab w:val="left" w:pos="720"/>
          <w:tab w:val="left" w:pos="1440"/>
          <w:tab w:val="left" w:pos="2160"/>
          <w:tab w:val="left" w:pos="2880"/>
          <w:tab w:val="left" w:pos="3600"/>
          <w:tab w:val="left" w:pos="4320"/>
        </w:tabs>
      </w:pPr>
      <w:r>
        <w:br w:type="page"/>
      </w:r>
      <w:r>
        <w:lastRenderedPageBreak/>
        <w:t>Our Ref:</w:t>
      </w:r>
      <w:r>
        <w:tab/>
        <w:t xml:space="preserve">[                    </w:t>
      </w:r>
      <w:proofErr w:type="gramStart"/>
      <w:r>
        <w:t xml:space="preserve">  ]</w:t>
      </w:r>
      <w:proofErr w:type="gramEnd"/>
    </w:p>
    <w:p w14:paraId="34038D8B" w14:textId="77777777" w:rsidR="003F52AC" w:rsidRDefault="003F52AC">
      <w:pPr>
        <w:tabs>
          <w:tab w:val="left" w:pos="720"/>
          <w:tab w:val="left" w:pos="1440"/>
          <w:tab w:val="left" w:pos="2160"/>
          <w:tab w:val="left" w:pos="2880"/>
          <w:tab w:val="left" w:pos="3600"/>
          <w:tab w:val="left" w:pos="4320"/>
        </w:tabs>
      </w:pPr>
    </w:p>
    <w:p w14:paraId="0759F008" w14:textId="77777777" w:rsidR="003F52AC" w:rsidRDefault="003F52AC">
      <w:pPr>
        <w:tabs>
          <w:tab w:val="left" w:pos="720"/>
          <w:tab w:val="left" w:pos="1440"/>
          <w:tab w:val="left" w:pos="2160"/>
          <w:tab w:val="left" w:pos="2880"/>
          <w:tab w:val="left" w:pos="3600"/>
          <w:tab w:val="left" w:pos="4320"/>
        </w:tabs>
      </w:pPr>
    </w:p>
    <w:p w14:paraId="205A10EA" w14:textId="77777777" w:rsidR="003F52AC" w:rsidRDefault="003F52AC">
      <w:pPr>
        <w:tabs>
          <w:tab w:val="left" w:pos="720"/>
          <w:tab w:val="left" w:pos="1440"/>
          <w:tab w:val="left" w:pos="2160"/>
          <w:tab w:val="left" w:pos="2880"/>
          <w:tab w:val="left" w:pos="3600"/>
          <w:tab w:val="left" w:pos="4320"/>
        </w:tabs>
      </w:pPr>
    </w:p>
    <w:p w14:paraId="3A47A8B7" w14:textId="77777777" w:rsidR="003F52AC" w:rsidRDefault="003F52AC">
      <w:pPr>
        <w:tabs>
          <w:tab w:val="left" w:pos="720"/>
          <w:tab w:val="left" w:pos="1440"/>
          <w:tab w:val="left" w:pos="2160"/>
          <w:tab w:val="left" w:pos="2880"/>
          <w:tab w:val="left" w:pos="3600"/>
          <w:tab w:val="left" w:pos="4320"/>
        </w:tabs>
      </w:pPr>
      <w:r>
        <w:t>Date:</w:t>
      </w:r>
      <w:r>
        <w:tab/>
      </w:r>
      <w:r>
        <w:tab/>
        <w:t xml:space="preserve">[                   </w:t>
      </w:r>
      <w:proofErr w:type="gramStart"/>
      <w:r>
        <w:t xml:space="preserve">  ]</w:t>
      </w:r>
      <w:proofErr w:type="gramEnd"/>
    </w:p>
    <w:p w14:paraId="6A2047CC" w14:textId="77777777" w:rsidR="003F52AC" w:rsidRDefault="003F52AC">
      <w:pPr>
        <w:tabs>
          <w:tab w:val="left" w:pos="720"/>
          <w:tab w:val="left" w:pos="1440"/>
          <w:tab w:val="left" w:pos="2160"/>
          <w:tab w:val="left" w:pos="2880"/>
          <w:tab w:val="left" w:pos="3600"/>
          <w:tab w:val="left" w:pos="4320"/>
        </w:tabs>
        <w:rPr>
          <w:b/>
          <w:caps/>
        </w:rPr>
      </w:pPr>
    </w:p>
    <w:p w14:paraId="736F5CB6" w14:textId="77777777" w:rsidR="003F52AC" w:rsidRDefault="003F52AC">
      <w:pPr>
        <w:tabs>
          <w:tab w:val="left" w:pos="720"/>
          <w:tab w:val="left" w:pos="1440"/>
          <w:tab w:val="left" w:pos="2160"/>
          <w:tab w:val="left" w:pos="2880"/>
          <w:tab w:val="left" w:pos="3600"/>
          <w:tab w:val="left" w:pos="4320"/>
        </w:tabs>
      </w:pPr>
      <w:r>
        <w:t>The Company Secretary</w:t>
      </w:r>
    </w:p>
    <w:p w14:paraId="124498C6" w14:textId="77777777" w:rsidR="003F52AC" w:rsidRDefault="003F52AC">
      <w:pPr>
        <w:tabs>
          <w:tab w:val="left" w:pos="720"/>
          <w:tab w:val="left" w:pos="1440"/>
          <w:tab w:val="left" w:pos="2160"/>
          <w:tab w:val="left" w:pos="2880"/>
          <w:tab w:val="left" w:pos="3600"/>
          <w:tab w:val="left" w:pos="4320"/>
        </w:tabs>
      </w:pPr>
      <w:r>
        <w:t>[                                      ]</w:t>
      </w:r>
    </w:p>
    <w:p w14:paraId="6CA591B5" w14:textId="77777777" w:rsidR="003F52AC" w:rsidRDefault="003F52AC">
      <w:pPr>
        <w:tabs>
          <w:tab w:val="left" w:pos="720"/>
          <w:tab w:val="left" w:pos="1440"/>
          <w:tab w:val="left" w:pos="2160"/>
          <w:tab w:val="left" w:pos="2880"/>
          <w:tab w:val="left" w:pos="3600"/>
          <w:tab w:val="left" w:pos="4320"/>
        </w:tabs>
      </w:pPr>
    </w:p>
    <w:p w14:paraId="26D3CC49" w14:textId="77777777" w:rsidR="003F52AC" w:rsidRDefault="003F52AC">
      <w:pPr>
        <w:tabs>
          <w:tab w:val="left" w:pos="720"/>
          <w:tab w:val="left" w:pos="1440"/>
          <w:tab w:val="left" w:pos="2160"/>
          <w:tab w:val="left" w:pos="2880"/>
          <w:tab w:val="left" w:pos="3600"/>
          <w:tab w:val="left" w:pos="4320"/>
        </w:tabs>
      </w:pPr>
    </w:p>
    <w:p w14:paraId="2650C5FE" w14:textId="77777777" w:rsidR="003F52AC" w:rsidRDefault="003F52AC">
      <w:pPr>
        <w:tabs>
          <w:tab w:val="left" w:pos="720"/>
          <w:tab w:val="left" w:pos="1440"/>
          <w:tab w:val="left" w:pos="2160"/>
          <w:tab w:val="left" w:pos="2880"/>
          <w:tab w:val="left" w:pos="3600"/>
          <w:tab w:val="left" w:pos="4320"/>
        </w:tabs>
      </w:pPr>
      <w:r>
        <w:t>Dear</w:t>
      </w:r>
      <w:r w:rsidR="007F3114">
        <w:t xml:space="preserve"> XXXXXX</w:t>
      </w:r>
    </w:p>
    <w:p w14:paraId="03C860F7" w14:textId="77777777" w:rsidR="003F52AC" w:rsidRDefault="003F52AC">
      <w:pPr>
        <w:tabs>
          <w:tab w:val="left" w:pos="720"/>
          <w:tab w:val="left" w:pos="1440"/>
          <w:tab w:val="left" w:pos="2160"/>
          <w:tab w:val="left" w:pos="2880"/>
          <w:tab w:val="left" w:pos="3600"/>
          <w:tab w:val="left" w:pos="4320"/>
        </w:tabs>
      </w:pPr>
    </w:p>
    <w:p w14:paraId="393CA658" w14:textId="77777777" w:rsidR="003F52AC" w:rsidRDefault="003F52AC">
      <w:pPr>
        <w:pStyle w:val="Heading1"/>
        <w:tabs>
          <w:tab w:val="left" w:pos="720"/>
          <w:tab w:val="left" w:pos="1440"/>
          <w:tab w:val="left" w:pos="2160"/>
          <w:tab w:val="left" w:pos="2880"/>
          <w:tab w:val="left" w:pos="3600"/>
          <w:tab w:val="left" w:pos="4320"/>
        </w:tabs>
      </w:pPr>
      <w:r>
        <w:t>BELLA Offer</w:t>
      </w:r>
    </w:p>
    <w:p w14:paraId="66C643CD" w14:textId="77777777" w:rsidR="003F52AC" w:rsidRDefault="003F52AC">
      <w:pPr>
        <w:tabs>
          <w:tab w:val="left" w:pos="720"/>
          <w:tab w:val="left" w:pos="1440"/>
          <w:tab w:val="left" w:pos="2160"/>
          <w:tab w:val="left" w:pos="2880"/>
          <w:tab w:val="left" w:pos="3600"/>
          <w:tab w:val="left" w:pos="4320"/>
        </w:tabs>
        <w:rPr>
          <w:b/>
        </w:rPr>
      </w:pPr>
      <w:r>
        <w:rPr>
          <w:b/>
        </w:rPr>
        <w:t xml:space="preserve">[Site of Connection]/[Reference] </w:t>
      </w:r>
    </w:p>
    <w:p w14:paraId="5F23F466" w14:textId="77777777" w:rsidR="003F52AC" w:rsidRDefault="003F52AC">
      <w:pPr>
        <w:tabs>
          <w:tab w:val="left" w:pos="720"/>
          <w:tab w:val="left" w:pos="1440"/>
          <w:tab w:val="left" w:pos="2160"/>
          <w:tab w:val="left" w:pos="2880"/>
          <w:tab w:val="left" w:pos="3600"/>
          <w:tab w:val="left" w:pos="4320"/>
        </w:tabs>
      </w:pPr>
    </w:p>
    <w:p w14:paraId="0163E099" w14:textId="77777777" w:rsidR="003F52AC" w:rsidRDefault="003F52AC">
      <w:pPr>
        <w:tabs>
          <w:tab w:val="left" w:pos="720"/>
          <w:tab w:val="left" w:pos="1440"/>
          <w:tab w:val="left" w:pos="2160"/>
          <w:tab w:val="left" w:pos="2880"/>
          <w:tab w:val="left" w:pos="3600"/>
          <w:tab w:val="left" w:pos="4320"/>
        </w:tabs>
      </w:pPr>
      <w:r>
        <w:t xml:space="preserve">Set out below is our offer to </w:t>
      </w:r>
      <w:proofErr w:type="gramStart"/>
      <w:r>
        <w:t>enter into</w:t>
      </w:r>
      <w:proofErr w:type="gramEnd"/>
      <w:r>
        <w:t xml:space="preserve"> a </w:t>
      </w:r>
      <w:r>
        <w:rPr>
          <w:b/>
        </w:rPr>
        <w:t>BELLA</w:t>
      </w:r>
      <w:r>
        <w:t xml:space="preserve"> in respect of [Sites/Sub Station].  Please note that certain expressions which are used in this Offer are defined in the Interpretation and Definitions (contained in Section 11 of </w:t>
      </w:r>
      <w:r>
        <w:rPr>
          <w:b/>
        </w:rPr>
        <w:t>CUSC</w:t>
      </w:r>
      <w:r>
        <w:t>) and where this occurs the expressions have capital letters at the beginning of each word and are in bold.</w:t>
      </w:r>
    </w:p>
    <w:p w14:paraId="6FAC0480" w14:textId="77777777" w:rsidR="003F52AC" w:rsidRDefault="003F52AC">
      <w:pPr>
        <w:pStyle w:val="Header"/>
        <w:tabs>
          <w:tab w:val="clear" w:pos="4153"/>
          <w:tab w:val="clear" w:pos="8306"/>
          <w:tab w:val="left" w:pos="720"/>
          <w:tab w:val="left" w:pos="1440"/>
          <w:tab w:val="left" w:pos="2160"/>
          <w:tab w:val="left" w:pos="2880"/>
          <w:tab w:val="left" w:pos="3600"/>
          <w:tab w:val="left" w:pos="4320"/>
        </w:tabs>
      </w:pPr>
    </w:p>
    <w:p w14:paraId="3535A82D" w14:textId="77777777" w:rsidR="003F52AC" w:rsidRDefault="003F52AC">
      <w:pPr>
        <w:tabs>
          <w:tab w:val="left" w:pos="720"/>
          <w:tab w:val="left" w:pos="1440"/>
          <w:tab w:val="left" w:pos="2160"/>
          <w:tab w:val="left" w:pos="2880"/>
          <w:tab w:val="left" w:pos="3600"/>
          <w:tab w:val="left" w:pos="4320"/>
        </w:tabs>
        <w:ind w:left="645" w:hanging="645"/>
      </w:pPr>
      <w:r>
        <w:t>1.</w:t>
      </w:r>
      <w:r>
        <w:tab/>
      </w:r>
      <w:r>
        <w:rPr>
          <w:b/>
          <w:bCs/>
        </w:rPr>
        <w:t>The Company</w:t>
      </w:r>
      <w:r>
        <w:t xml:space="preserve"> offers to enter into a </w:t>
      </w:r>
      <w:r>
        <w:rPr>
          <w:b/>
        </w:rPr>
        <w:t>BELLA</w:t>
      </w:r>
      <w:r>
        <w:t xml:space="preserve"> reference no. [              </w:t>
      </w:r>
      <w:proofErr w:type="gramStart"/>
      <w:r>
        <w:t xml:space="preserve">  ]</w:t>
      </w:r>
      <w:proofErr w:type="gramEnd"/>
      <w:r>
        <w:t xml:space="preserve"> in the form and terms attached at Section A.</w:t>
      </w:r>
    </w:p>
    <w:p w14:paraId="66818729" w14:textId="77777777" w:rsidR="003F52AC" w:rsidRDefault="003F52AC">
      <w:pPr>
        <w:tabs>
          <w:tab w:val="left" w:pos="720"/>
          <w:tab w:val="left" w:pos="1440"/>
          <w:tab w:val="left" w:pos="2160"/>
          <w:tab w:val="left" w:pos="2880"/>
          <w:tab w:val="left" w:pos="3600"/>
          <w:tab w:val="left" w:pos="4320"/>
        </w:tabs>
        <w:ind w:left="645" w:hanging="645"/>
      </w:pPr>
    </w:p>
    <w:p w14:paraId="122B0E4F" w14:textId="77777777" w:rsidR="003F52AC" w:rsidRDefault="003F52AC">
      <w:pPr>
        <w:tabs>
          <w:tab w:val="left" w:pos="720"/>
          <w:tab w:val="left" w:pos="1440"/>
          <w:tab w:val="left" w:pos="2160"/>
          <w:tab w:val="left" w:pos="2880"/>
          <w:tab w:val="left" w:pos="3600"/>
          <w:tab w:val="left" w:pos="4320"/>
        </w:tabs>
        <w:ind w:left="645" w:hanging="645"/>
      </w:pPr>
      <w:r>
        <w:t>2.</w:t>
      </w:r>
      <w:r>
        <w:tab/>
        <w:t>It is a condition of this offer that:</w:t>
      </w:r>
    </w:p>
    <w:p w14:paraId="18D09B15" w14:textId="77777777" w:rsidR="003F52AC" w:rsidRDefault="003F52AC">
      <w:pPr>
        <w:tabs>
          <w:tab w:val="left" w:pos="720"/>
          <w:tab w:val="left" w:pos="1440"/>
          <w:tab w:val="left" w:pos="2160"/>
          <w:tab w:val="left" w:pos="2880"/>
          <w:tab w:val="left" w:pos="3600"/>
          <w:tab w:val="left" w:pos="4320"/>
        </w:tabs>
        <w:ind w:left="645" w:hanging="645"/>
      </w:pPr>
    </w:p>
    <w:p w14:paraId="15DA38D1" w14:textId="77777777" w:rsidR="003F52AC" w:rsidRDefault="003F52AC">
      <w:pPr>
        <w:tabs>
          <w:tab w:val="left" w:pos="720"/>
          <w:tab w:val="left" w:pos="1440"/>
          <w:tab w:val="left" w:pos="2160"/>
          <w:tab w:val="left" w:pos="2880"/>
          <w:tab w:val="left" w:pos="3600"/>
          <w:tab w:val="left" w:pos="4320"/>
        </w:tabs>
        <w:ind w:left="645" w:hanging="645"/>
      </w:pPr>
      <w:r>
        <w:tab/>
        <w:t>(</w:t>
      </w:r>
      <w:proofErr w:type="spellStart"/>
      <w:r>
        <w:t>i</w:t>
      </w:r>
      <w:proofErr w:type="spellEnd"/>
      <w:r>
        <w:t>)</w:t>
      </w:r>
      <w:r>
        <w:tab/>
        <w:t xml:space="preserve">if not already a </w:t>
      </w:r>
      <w:r>
        <w:rPr>
          <w:b/>
        </w:rPr>
        <w:t>CUSC</w:t>
      </w:r>
      <w:r>
        <w:t xml:space="preserve"> </w:t>
      </w:r>
      <w:r>
        <w:rPr>
          <w:b/>
        </w:rPr>
        <w:t>Party</w:t>
      </w:r>
      <w:r>
        <w:t xml:space="preserve"> you enter into a </w:t>
      </w:r>
      <w:r>
        <w:rPr>
          <w:b/>
        </w:rPr>
        <w:t xml:space="preserve">CUSC Accession </w:t>
      </w:r>
      <w:proofErr w:type="gramStart"/>
      <w:r>
        <w:rPr>
          <w:b/>
        </w:rPr>
        <w:t>Agreement</w:t>
      </w:r>
      <w:r>
        <w:t>;</w:t>
      </w:r>
      <w:proofErr w:type="gramEnd"/>
    </w:p>
    <w:p w14:paraId="6FC268A3" w14:textId="77777777" w:rsidR="003F52AC" w:rsidRDefault="003F52AC">
      <w:pPr>
        <w:tabs>
          <w:tab w:val="left" w:pos="720"/>
          <w:tab w:val="left" w:pos="1440"/>
          <w:tab w:val="left" w:pos="2160"/>
          <w:tab w:val="left" w:pos="2880"/>
          <w:tab w:val="left" w:pos="3600"/>
          <w:tab w:val="left" w:pos="4320"/>
        </w:tabs>
        <w:ind w:left="645" w:hanging="645"/>
      </w:pPr>
    </w:p>
    <w:p w14:paraId="103536B2" w14:textId="77777777" w:rsidR="003F52AC" w:rsidRDefault="003F52AC">
      <w:pPr>
        <w:tabs>
          <w:tab w:val="left" w:pos="645"/>
          <w:tab w:val="left" w:pos="1440"/>
          <w:tab w:val="left" w:pos="2160"/>
          <w:tab w:val="left" w:pos="2880"/>
          <w:tab w:val="left" w:pos="3600"/>
          <w:tab w:val="left" w:pos="4320"/>
        </w:tabs>
        <w:ind w:left="1419" w:hanging="1419"/>
      </w:pPr>
      <w:r>
        <w:tab/>
        <w:t>(ii)</w:t>
      </w:r>
      <w:r>
        <w:tab/>
        <w:t>you satisfy</w:t>
      </w:r>
      <w:r>
        <w:rPr>
          <w:b/>
          <w:bCs/>
        </w:rPr>
        <w:t xml:space="preserve"> The Company</w:t>
      </w:r>
      <w:r>
        <w:t xml:space="preserve"> that you have entered into a </w:t>
      </w:r>
      <w:r>
        <w:rPr>
          <w:b/>
        </w:rPr>
        <w:t>Distribution Agreement</w:t>
      </w:r>
      <w:r>
        <w:t xml:space="preserve"> with the owner/operator of the </w:t>
      </w:r>
      <w:r>
        <w:rPr>
          <w:b/>
        </w:rPr>
        <w:t>Distribution System</w:t>
      </w:r>
      <w:r>
        <w:t xml:space="preserve"> for the connection of the </w:t>
      </w:r>
      <w:r>
        <w:rPr>
          <w:b/>
        </w:rPr>
        <w:t>User's Plant</w:t>
      </w:r>
      <w:r>
        <w:t xml:space="preserve"> to and the use of such </w:t>
      </w:r>
      <w:r>
        <w:rPr>
          <w:b/>
        </w:rPr>
        <w:t>Distribution System</w:t>
      </w:r>
      <w:r>
        <w:t>.</w:t>
      </w:r>
    </w:p>
    <w:p w14:paraId="647FF958" w14:textId="77777777" w:rsidR="003F52AC" w:rsidRDefault="003F52AC">
      <w:pPr>
        <w:tabs>
          <w:tab w:val="left" w:pos="645"/>
          <w:tab w:val="left" w:pos="1440"/>
          <w:tab w:val="left" w:pos="2160"/>
          <w:tab w:val="left" w:pos="2880"/>
          <w:tab w:val="left" w:pos="3600"/>
          <w:tab w:val="left" w:pos="4320"/>
        </w:tabs>
        <w:ind w:left="1419" w:hanging="1419"/>
      </w:pPr>
    </w:p>
    <w:p w14:paraId="1C8D8508" w14:textId="77777777" w:rsidR="003F52AC" w:rsidRDefault="003F52AC">
      <w:pPr>
        <w:tabs>
          <w:tab w:val="left" w:pos="645"/>
          <w:tab w:val="left" w:pos="1419"/>
          <w:tab w:val="left" w:pos="2160"/>
          <w:tab w:val="left" w:pos="2880"/>
          <w:tab w:val="left" w:pos="3600"/>
          <w:tab w:val="left" w:pos="4320"/>
        </w:tabs>
        <w:ind w:left="645" w:hanging="645"/>
      </w:pPr>
      <w:r>
        <w:t>3.</w:t>
      </w:r>
      <w:r>
        <w:tab/>
        <w:t xml:space="preserve">The technical conditions with which you must comply as a term of this offer are set out in the </w:t>
      </w:r>
      <w:r>
        <w:rPr>
          <w:b/>
        </w:rPr>
        <w:t>Grid Code</w:t>
      </w:r>
      <w:r>
        <w:t xml:space="preserve">.  Additional or different technical conditions are set out in the appendices to the </w:t>
      </w:r>
      <w:r>
        <w:rPr>
          <w:b/>
        </w:rPr>
        <w:t>BELLA</w:t>
      </w:r>
      <w:r>
        <w:t>.  It is your responsibility to ensure that your equipment complies with the requirements of the relevant conditions.</w:t>
      </w:r>
    </w:p>
    <w:p w14:paraId="7C353222" w14:textId="77777777" w:rsidR="003F52AC" w:rsidRDefault="003F52AC">
      <w:pPr>
        <w:tabs>
          <w:tab w:val="left" w:pos="645"/>
          <w:tab w:val="left" w:pos="1419"/>
          <w:tab w:val="left" w:pos="2160"/>
          <w:tab w:val="left" w:pos="2880"/>
          <w:tab w:val="left" w:pos="3600"/>
          <w:tab w:val="left" w:pos="4320"/>
        </w:tabs>
        <w:ind w:left="645" w:hanging="645"/>
      </w:pPr>
    </w:p>
    <w:p w14:paraId="1FD14554" w14:textId="77777777" w:rsidR="003F52AC" w:rsidRDefault="003F52AC">
      <w:pPr>
        <w:tabs>
          <w:tab w:val="left" w:pos="645"/>
          <w:tab w:val="left" w:pos="1419"/>
          <w:tab w:val="left" w:pos="2160"/>
          <w:tab w:val="left" w:pos="2880"/>
          <w:tab w:val="left" w:pos="3600"/>
          <w:tab w:val="left" w:pos="4320"/>
        </w:tabs>
        <w:ind w:left="645" w:hanging="645"/>
      </w:pPr>
      <w:r>
        <w:t>4.</w:t>
      </w:r>
      <w:r>
        <w:tab/>
        <w:t xml:space="preserve">This offer is open for acceptance according to the terms of Paragraph 1.5 of the </w:t>
      </w:r>
      <w:r>
        <w:rPr>
          <w:b/>
        </w:rPr>
        <w:t>CUSC.</w:t>
      </w:r>
      <w:r>
        <w:t xml:space="preserve">  Please note your right to make an application to the Authority to settle the terms of the </w:t>
      </w:r>
      <w:r>
        <w:rPr>
          <w:b/>
        </w:rPr>
        <w:t>Offer</w:t>
      </w:r>
      <w:r>
        <w:t xml:space="preserve"> pursuant to Paragraph 1.6 of the </w:t>
      </w:r>
      <w:r>
        <w:rPr>
          <w:b/>
        </w:rPr>
        <w:t>CUSC</w:t>
      </w:r>
      <w:r>
        <w:t>.</w:t>
      </w:r>
    </w:p>
    <w:p w14:paraId="3A5D6E79" w14:textId="77777777" w:rsidR="003F52AC" w:rsidRDefault="003F52AC">
      <w:pPr>
        <w:tabs>
          <w:tab w:val="left" w:pos="645"/>
          <w:tab w:val="left" w:pos="1419"/>
          <w:tab w:val="left" w:pos="2160"/>
          <w:tab w:val="left" w:pos="2880"/>
          <w:tab w:val="left" w:pos="3600"/>
          <w:tab w:val="left" w:pos="4320"/>
        </w:tabs>
        <w:ind w:left="645" w:hanging="645"/>
      </w:pPr>
    </w:p>
    <w:p w14:paraId="2D63F252" w14:textId="6F037F4D" w:rsidR="003F52AC" w:rsidDel="0048210B" w:rsidRDefault="003F52AC">
      <w:pPr>
        <w:tabs>
          <w:tab w:val="left" w:pos="645"/>
          <w:tab w:val="left" w:pos="1419"/>
          <w:tab w:val="left" w:pos="2160"/>
          <w:tab w:val="left" w:pos="2880"/>
          <w:tab w:val="left" w:pos="3600"/>
          <w:tab w:val="left" w:pos="4320"/>
        </w:tabs>
        <w:ind w:left="645" w:hanging="645"/>
        <w:rPr>
          <w:del w:id="0" w:author="Angela Quinn (NESO)" w:date="2024-10-18T02:12:00Z"/>
        </w:rPr>
      </w:pPr>
      <w:del w:id="1" w:author="Angela Quinn (NESO)" w:date="2024-10-18T02:12:00Z">
        <w:r w:rsidDel="0048210B">
          <w:delText>5.</w:delText>
        </w:r>
        <w:r w:rsidDel="0048210B">
          <w:tab/>
          <w:delText xml:space="preserve">Please note the provisions of Paragraph 6.10.4 of the </w:delText>
        </w:r>
        <w:r w:rsidDel="0048210B">
          <w:rPr>
            <w:b/>
          </w:rPr>
          <w:delText>CUSC</w:delText>
        </w:r>
        <w:r w:rsidDel="0048210B">
          <w:delText xml:space="preserve"> in respect of interactive offers which, inter alia, allows</w:delText>
        </w:r>
        <w:r w:rsidDel="0048210B">
          <w:rPr>
            <w:b/>
            <w:bCs/>
          </w:rPr>
          <w:delText xml:space="preserve"> The Company</w:delText>
        </w:r>
        <w:r w:rsidDel="0048210B">
          <w:delText xml:space="preserve"> to vary the terms of this </w:delText>
        </w:r>
        <w:r w:rsidDel="0048210B">
          <w:rPr>
            <w:b/>
          </w:rPr>
          <w:delText>Offer</w:delText>
        </w:r>
        <w:r w:rsidDel="0048210B">
          <w:delText xml:space="preserve"> if a </w:delText>
        </w:r>
        <w:r w:rsidDel="0048210B">
          <w:rPr>
            <w:b/>
          </w:rPr>
          <w:delText xml:space="preserve">Connection </w:delText>
        </w:r>
        <w:r w:rsidDel="0048210B">
          <w:delText xml:space="preserve">or </w:delText>
        </w:r>
        <w:r w:rsidDel="0048210B">
          <w:rPr>
            <w:b/>
          </w:rPr>
          <w:delText>Modification Offer</w:delText>
        </w:r>
        <w:r w:rsidDel="0048210B">
          <w:delText xml:space="preserve">, which interacts with this </w:delText>
        </w:r>
        <w:r w:rsidDel="0048210B">
          <w:rPr>
            <w:b/>
          </w:rPr>
          <w:delText>Offer</w:delText>
        </w:r>
        <w:r w:rsidDel="0048210B">
          <w:delText xml:space="preserve">, is accepted first.  In terms of Paragraph 6.10.4 of the </w:delText>
        </w:r>
        <w:r w:rsidDel="0048210B">
          <w:rPr>
            <w:b/>
          </w:rPr>
          <w:delText>CUSC</w:delText>
        </w:r>
        <w:r w:rsidDel="0048210B">
          <w:delText xml:space="preserve">, </w:delText>
        </w:r>
        <w:r w:rsidDel="0048210B">
          <w:rPr>
            <w:b/>
            <w:bCs/>
          </w:rPr>
          <w:delText>The Company</w:delText>
        </w:r>
        <w:r w:rsidDel="0048210B">
          <w:delText xml:space="preserve"> will advise you of another offer being made by </w:delText>
        </w:r>
        <w:r w:rsidDel="0048210B">
          <w:rPr>
            <w:b/>
          </w:rPr>
          <w:delText>The Company</w:delText>
        </w:r>
        <w:r w:rsidDel="0048210B">
          <w:delText xml:space="preserve">, which may interact with your </w:delText>
        </w:r>
        <w:r w:rsidDel="0048210B">
          <w:rPr>
            <w:b/>
          </w:rPr>
          <w:delText>Offer.</w:delText>
        </w:r>
        <w:r w:rsidDel="0048210B">
          <w:delText xml:space="preserve"> </w:delText>
        </w:r>
      </w:del>
    </w:p>
    <w:p w14:paraId="6E540FE0"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29F1E748" w14:textId="40EC702F" w:rsidR="003F52AC" w:rsidRDefault="0048210B">
      <w:pPr>
        <w:pStyle w:val="BodyTextIndent"/>
        <w:tabs>
          <w:tab w:val="left" w:pos="720"/>
          <w:tab w:val="left" w:pos="1440"/>
          <w:tab w:val="left" w:pos="2160"/>
          <w:tab w:val="left" w:pos="2880"/>
          <w:tab w:val="left" w:pos="3600"/>
          <w:tab w:val="left" w:pos="4320"/>
        </w:tabs>
        <w:ind w:left="645" w:hanging="645"/>
      </w:pPr>
      <w:ins w:id="2" w:author="Angela Quinn (NESO)" w:date="2024-10-18T02:12:00Z">
        <w:r>
          <w:t>5</w:t>
        </w:r>
      </w:ins>
      <w:del w:id="3" w:author="Angela Quinn (NESO)" w:date="2024-10-18T02:12:00Z">
        <w:r w:rsidR="003F52AC" w:rsidDel="0048210B">
          <w:delText>6</w:delText>
        </w:r>
      </w:del>
      <w:r w:rsidR="003F52AC">
        <w:t>.</w:t>
      </w:r>
      <w:r w:rsidR="003F52AC">
        <w:tab/>
        <w:t xml:space="preserve">To accept this offer, please sign </w:t>
      </w:r>
      <w:r w:rsidR="00274671" w:rsidRPr="00CC6153">
        <w:t xml:space="preserve">(and </w:t>
      </w:r>
      <w:proofErr w:type="gramStart"/>
      <w:r w:rsidR="00274671" w:rsidRPr="00CC6153">
        <w:t>where</w:t>
      </w:r>
      <w:proofErr w:type="gramEnd"/>
      <w:r w:rsidR="00274671" w:rsidRPr="00CC6153">
        <w:t xml:space="preserve"> issued by email, having printed off 2 copies of each) </w:t>
      </w:r>
      <w:r w:rsidR="003F52AC">
        <w:t xml:space="preserve">and return the originals of the </w:t>
      </w:r>
      <w:r w:rsidR="003F52AC">
        <w:rPr>
          <w:b/>
        </w:rPr>
        <w:t>BELLA</w:t>
      </w:r>
      <w:r w:rsidR="003F52AC">
        <w:t xml:space="preserve"> [and </w:t>
      </w:r>
      <w:r w:rsidR="003F52AC">
        <w:rPr>
          <w:b/>
        </w:rPr>
        <w:t>CUSC Accession Agreement</w:t>
      </w:r>
      <w:r w:rsidR="003F52AC">
        <w:t xml:space="preserve">] attached to this offer as Section A.  </w:t>
      </w:r>
      <w:r w:rsidR="003F52AC">
        <w:rPr>
          <w:b/>
          <w:bCs/>
        </w:rPr>
        <w:t>The Company</w:t>
      </w:r>
      <w:r w:rsidR="003F52AC">
        <w:t xml:space="preserve"> will then itself execute the Agreements and one original of each will be returned to you for your retention.  The Agreements are only affective in accordance with their terms once they have been countersigned by </w:t>
      </w:r>
      <w:r w:rsidR="003F52AC">
        <w:rPr>
          <w:b/>
          <w:bCs/>
        </w:rPr>
        <w:t>The Company</w:t>
      </w:r>
      <w:r w:rsidR="003F52AC">
        <w:t>.</w:t>
      </w:r>
    </w:p>
    <w:p w14:paraId="40428601" w14:textId="77777777" w:rsidR="00416801" w:rsidRDefault="00416801">
      <w:pPr>
        <w:pStyle w:val="BodyTextIndent"/>
        <w:tabs>
          <w:tab w:val="left" w:pos="720"/>
          <w:tab w:val="left" w:pos="1440"/>
          <w:tab w:val="left" w:pos="2160"/>
          <w:tab w:val="left" w:pos="2880"/>
          <w:tab w:val="left" w:pos="3600"/>
          <w:tab w:val="left" w:pos="4320"/>
        </w:tabs>
        <w:ind w:left="645" w:hanging="645"/>
      </w:pPr>
    </w:p>
    <w:p w14:paraId="531BADD4" w14:textId="64F83129" w:rsidR="00416801" w:rsidRDefault="0048210B">
      <w:pPr>
        <w:pStyle w:val="BodyTextIndent"/>
        <w:tabs>
          <w:tab w:val="left" w:pos="720"/>
          <w:tab w:val="left" w:pos="1440"/>
          <w:tab w:val="left" w:pos="2160"/>
          <w:tab w:val="left" w:pos="2880"/>
          <w:tab w:val="left" w:pos="3600"/>
          <w:tab w:val="left" w:pos="4320"/>
        </w:tabs>
        <w:ind w:left="645" w:hanging="645"/>
        <w:rPr>
          <w:rFonts w:cs="Arial"/>
        </w:rPr>
      </w:pPr>
      <w:ins w:id="4" w:author="Angela Quinn (NESO)" w:date="2024-10-18T02:12:00Z">
        <w:r>
          <w:rPr>
            <w:rFonts w:cs="Arial"/>
          </w:rPr>
          <w:t>6</w:t>
        </w:r>
      </w:ins>
      <w:del w:id="5" w:author="Angela Quinn (NESO)" w:date="2024-10-18T02:12:00Z">
        <w:r w:rsidR="00416801" w:rsidRPr="00416801" w:rsidDel="0048210B">
          <w:rPr>
            <w:rFonts w:cs="Arial"/>
          </w:rPr>
          <w:delText>7</w:delText>
        </w:r>
      </w:del>
      <w:r w:rsidR="00416801" w:rsidRPr="00416801">
        <w:rPr>
          <w:rFonts w:cs="Arial"/>
        </w:rPr>
        <w:t>.</w:t>
      </w:r>
      <w:r w:rsidR="00416801" w:rsidRPr="00416801">
        <w:rPr>
          <w:rFonts w:cs="Arial"/>
        </w:rPr>
        <w:tab/>
        <w:t xml:space="preserve">This </w:t>
      </w:r>
      <w:r w:rsidR="00416801" w:rsidRPr="00416801">
        <w:rPr>
          <w:rFonts w:cs="Arial"/>
          <w:b/>
        </w:rPr>
        <w:t>Offer</w:t>
      </w:r>
      <w:r w:rsidR="00416801" w:rsidRPr="00416801">
        <w:rPr>
          <w:rFonts w:cs="Arial"/>
        </w:rPr>
        <w:t xml:space="preserve"> is made </w:t>
      </w:r>
      <w:proofErr w:type="gramStart"/>
      <w:r w:rsidR="00416801" w:rsidRPr="00416801">
        <w:rPr>
          <w:rFonts w:cs="Arial"/>
        </w:rPr>
        <w:t>on the basis of</w:t>
      </w:r>
      <w:proofErr w:type="gramEnd"/>
      <w:r w:rsidR="00416801" w:rsidRPr="00416801">
        <w:rPr>
          <w:rFonts w:cs="Arial"/>
        </w:rPr>
        <w:t xml:space="preserve"> the </w:t>
      </w:r>
      <w:r w:rsidR="00416801" w:rsidRPr="00416801">
        <w:rPr>
          <w:rFonts w:cs="Arial"/>
          <w:b/>
        </w:rPr>
        <w:t>Connect and Manage Arrangements</w:t>
      </w:r>
      <w:r w:rsidR="00416801" w:rsidRPr="00416801">
        <w:rPr>
          <w:rFonts w:cs="Arial"/>
        </w:rPr>
        <w:t xml:space="preserve"> [except that as requested the </w:t>
      </w:r>
      <w:r w:rsidR="00416801" w:rsidRPr="00416801">
        <w:rPr>
          <w:rFonts w:cs="Arial"/>
          <w:b/>
        </w:rPr>
        <w:t>Enabling Works</w:t>
      </w:r>
      <w:r w:rsidR="00416801" w:rsidRPr="00416801">
        <w:rPr>
          <w:rFonts w:cs="Arial"/>
        </w:rPr>
        <w:t xml:space="preserve"> are greater in scope than the </w:t>
      </w:r>
      <w:r w:rsidR="00416801" w:rsidRPr="00416801">
        <w:rPr>
          <w:rFonts w:cs="Arial"/>
          <w:b/>
        </w:rPr>
        <w:t>MITS Connection Works</w:t>
      </w:r>
      <w:r w:rsidR="00416801" w:rsidRPr="00416801">
        <w:rPr>
          <w:rFonts w:cs="Arial"/>
        </w:rPr>
        <w:t>]</w:t>
      </w:r>
      <w:r w:rsidR="00416801">
        <w:rPr>
          <w:rFonts w:cs="Arial"/>
        </w:rPr>
        <w:t>.</w:t>
      </w:r>
    </w:p>
    <w:p w14:paraId="67E87335" w14:textId="77777777" w:rsidR="00416801" w:rsidDel="003C20EB" w:rsidRDefault="00416801">
      <w:pPr>
        <w:pStyle w:val="BodyTextIndent"/>
        <w:tabs>
          <w:tab w:val="left" w:pos="720"/>
          <w:tab w:val="left" w:pos="1440"/>
          <w:tab w:val="left" w:pos="2160"/>
          <w:tab w:val="left" w:pos="2880"/>
          <w:tab w:val="left" w:pos="3600"/>
          <w:tab w:val="left" w:pos="4320"/>
        </w:tabs>
        <w:ind w:left="645" w:hanging="645"/>
        <w:rPr>
          <w:del w:id="6" w:author="Stuart McLarnon (NESO)" w:date="2024-10-25T11:07:00Z"/>
          <w:rFonts w:cs="Arial"/>
        </w:rPr>
      </w:pPr>
    </w:p>
    <w:p w14:paraId="5B98A63F" w14:textId="46503DC4" w:rsidR="00416801" w:rsidDel="003C20EB" w:rsidRDefault="00416801" w:rsidP="00F05488">
      <w:pPr>
        <w:pStyle w:val="BodyTextIndent"/>
        <w:tabs>
          <w:tab w:val="left" w:pos="720"/>
          <w:tab w:val="left" w:pos="1440"/>
          <w:tab w:val="left" w:pos="2160"/>
          <w:tab w:val="left" w:pos="2880"/>
          <w:tab w:val="left" w:pos="3600"/>
          <w:tab w:val="left" w:pos="4320"/>
        </w:tabs>
        <w:ind w:left="0" w:firstLine="0"/>
        <w:rPr>
          <w:del w:id="7" w:author="Stuart McLarnon (NESO)" w:date="2024-10-25T11:07:00Z"/>
          <w:rFonts w:cs="Arial"/>
        </w:rPr>
      </w:pPr>
    </w:p>
    <w:p w14:paraId="0A2EB19B" w14:textId="0F5E4FFD" w:rsidR="00416801" w:rsidDel="003C20EB" w:rsidRDefault="00416801" w:rsidP="00F05488">
      <w:pPr>
        <w:pStyle w:val="BodyTextIndent"/>
        <w:tabs>
          <w:tab w:val="left" w:pos="720"/>
          <w:tab w:val="left" w:pos="1440"/>
          <w:tab w:val="left" w:pos="2160"/>
          <w:tab w:val="left" w:pos="2880"/>
          <w:tab w:val="left" w:pos="3600"/>
          <w:tab w:val="left" w:pos="4320"/>
        </w:tabs>
        <w:ind w:left="0" w:firstLine="0"/>
        <w:rPr>
          <w:del w:id="8" w:author="Stuart McLarnon (NESO)" w:date="2024-10-25T11:07:00Z"/>
          <w:rFonts w:cs="Arial"/>
        </w:rPr>
      </w:pPr>
    </w:p>
    <w:p w14:paraId="3C603E4E" w14:textId="77777777" w:rsidR="00416801" w:rsidDel="003C20EB" w:rsidRDefault="00416801" w:rsidP="00F05488">
      <w:pPr>
        <w:pStyle w:val="BodyTextIndent"/>
        <w:tabs>
          <w:tab w:val="left" w:pos="720"/>
          <w:tab w:val="left" w:pos="1440"/>
          <w:tab w:val="left" w:pos="2160"/>
          <w:tab w:val="left" w:pos="2880"/>
          <w:tab w:val="left" w:pos="3600"/>
          <w:tab w:val="left" w:pos="4320"/>
        </w:tabs>
        <w:ind w:left="0" w:firstLine="0"/>
        <w:rPr>
          <w:del w:id="9" w:author="Stuart McLarnon (NESO)" w:date="2024-10-25T11:07:00Z"/>
          <w:rFonts w:cs="Arial"/>
        </w:rPr>
      </w:pPr>
    </w:p>
    <w:p w14:paraId="53431C9D" w14:textId="302F50D6" w:rsidR="00416801" w:rsidRPr="00416801" w:rsidDel="003C20EB" w:rsidRDefault="00416801" w:rsidP="00F05488">
      <w:pPr>
        <w:pStyle w:val="BodyTextIndent"/>
        <w:tabs>
          <w:tab w:val="left" w:pos="720"/>
          <w:tab w:val="left" w:pos="1440"/>
          <w:tab w:val="left" w:pos="2160"/>
          <w:tab w:val="left" w:pos="2880"/>
          <w:tab w:val="left" w:pos="3600"/>
          <w:tab w:val="left" w:pos="4320"/>
        </w:tabs>
        <w:ind w:left="0" w:firstLine="0"/>
        <w:rPr>
          <w:del w:id="10" w:author="Stuart McLarnon (NESO)" w:date="2024-10-25T11:07:00Z"/>
          <w:rFonts w:cs="Arial"/>
        </w:rPr>
      </w:pPr>
    </w:p>
    <w:p w14:paraId="50AD8A8D" w14:textId="77777777" w:rsidR="003F52AC" w:rsidRDefault="003F52AC" w:rsidP="00F05488">
      <w:pPr>
        <w:pStyle w:val="BodyTextIndent"/>
        <w:tabs>
          <w:tab w:val="left" w:pos="720"/>
          <w:tab w:val="left" w:pos="1440"/>
          <w:tab w:val="left" w:pos="2160"/>
          <w:tab w:val="left" w:pos="2880"/>
          <w:tab w:val="left" w:pos="3600"/>
          <w:tab w:val="left" w:pos="4320"/>
        </w:tabs>
        <w:ind w:left="0" w:firstLine="0"/>
      </w:pPr>
    </w:p>
    <w:p w14:paraId="4931C2A9" w14:textId="2457C9B0" w:rsidR="007E7393" w:rsidRDefault="0048210B" w:rsidP="007E7393">
      <w:pPr>
        <w:pStyle w:val="BodyTextIndent"/>
        <w:tabs>
          <w:tab w:val="left" w:pos="720"/>
          <w:tab w:val="left" w:pos="1440"/>
          <w:tab w:val="left" w:pos="2160"/>
          <w:tab w:val="left" w:pos="2880"/>
          <w:tab w:val="left" w:pos="3600"/>
          <w:tab w:val="left" w:pos="4320"/>
        </w:tabs>
        <w:ind w:left="645" w:hanging="645"/>
        <w:rPr>
          <w:ins w:id="11" w:author="Lizzie Timmins (NESO)" w:date="2024-10-16T09:50:00Z"/>
        </w:rPr>
      </w:pPr>
      <w:ins w:id="12" w:author="Angela Quinn (NESO)" w:date="2024-10-18T02:12:00Z">
        <w:r>
          <w:lastRenderedPageBreak/>
          <w:t>7</w:t>
        </w:r>
      </w:ins>
      <w:del w:id="13" w:author="Angela Quinn (NESO)" w:date="2024-10-18T02:12:00Z">
        <w:r w:rsidR="00416801" w:rsidDel="0048210B">
          <w:delText>8</w:delText>
        </w:r>
      </w:del>
      <w:r w:rsidR="00416801">
        <w:t>.</w:t>
      </w:r>
      <w:ins w:id="14" w:author="Stuart McLarnon (NESO)" w:date="2024-10-25T11:07:00Z">
        <w:r w:rsidR="003C20EB">
          <w:tab/>
        </w:r>
      </w:ins>
      <w:del w:id="15" w:author="Stuart McLarnon (NESO)" w:date="2024-10-25T11:07:00Z">
        <w:r w:rsidR="003F52AC" w:rsidDel="003C20EB">
          <w:delText>.</w:delText>
        </w:r>
        <w:r w:rsidR="003F52AC" w:rsidDel="003C20EB">
          <w:tab/>
        </w:r>
      </w:del>
      <w:r w:rsidR="003F52AC">
        <w:t xml:space="preserve">All communications in relation to this offer should, in the first instance, be directed to [ </w:t>
      </w:r>
      <w:proofErr w:type="gramStart"/>
      <w:r w:rsidR="003F52AC">
        <w:t xml:space="preserve">  ]</w:t>
      </w:r>
      <w:proofErr w:type="gramEnd"/>
      <w:r w:rsidR="003F52AC">
        <w:t>.</w:t>
      </w:r>
    </w:p>
    <w:p w14:paraId="1505AAFC" w14:textId="77777777" w:rsidR="007E7393" w:rsidRDefault="007E7393" w:rsidP="007E7393">
      <w:pPr>
        <w:pStyle w:val="BodyTextIndent"/>
        <w:tabs>
          <w:tab w:val="left" w:pos="720"/>
          <w:tab w:val="left" w:pos="1440"/>
          <w:tab w:val="left" w:pos="2160"/>
          <w:tab w:val="left" w:pos="2880"/>
          <w:tab w:val="left" w:pos="3600"/>
          <w:tab w:val="left" w:pos="4320"/>
        </w:tabs>
        <w:ind w:left="645" w:hanging="645"/>
        <w:rPr>
          <w:ins w:id="16" w:author="Lizzie Timmins (NESO)" w:date="2024-10-16T09:50:00Z"/>
        </w:rPr>
      </w:pPr>
    </w:p>
    <w:p w14:paraId="2CA9230F" w14:textId="69FF416F" w:rsidR="003F52AC" w:rsidRPr="007E7393" w:rsidRDefault="0048210B" w:rsidP="007E7393">
      <w:pPr>
        <w:pStyle w:val="BodyTextIndent"/>
        <w:tabs>
          <w:tab w:val="left" w:pos="720"/>
          <w:tab w:val="left" w:pos="1440"/>
          <w:tab w:val="left" w:pos="2160"/>
          <w:tab w:val="left" w:pos="2880"/>
          <w:tab w:val="left" w:pos="3600"/>
          <w:tab w:val="left" w:pos="4320"/>
        </w:tabs>
        <w:ind w:left="645" w:hanging="645"/>
      </w:pPr>
      <w:ins w:id="17" w:author="Angela Quinn (NESO)" w:date="2024-10-18T02:12:00Z">
        <w:r>
          <w:t>8</w:t>
        </w:r>
      </w:ins>
      <w:ins w:id="18" w:author="Lizzie Timmins (NESO)" w:date="2024-10-16T09:50:00Z">
        <w:del w:id="19" w:author="Angela Quinn (NESO)" w:date="2024-10-18T02:12:00Z">
          <w:r w:rsidR="007E7393" w:rsidRPr="007E7393" w:rsidDel="0048210B">
            <w:delText>9</w:delText>
          </w:r>
        </w:del>
        <w:r w:rsidR="007E7393" w:rsidRPr="007E7393">
          <w:t>.</w:t>
        </w:r>
        <w:r w:rsidR="007E7393" w:rsidRPr="007E7393">
          <w:tab/>
          <w:t>This is a [</w:t>
        </w:r>
        <w:r w:rsidR="007E7393" w:rsidRPr="007E7393">
          <w:rPr>
            <w:b/>
            <w:bCs/>
          </w:rPr>
          <w:t xml:space="preserve">Gate 1 </w:t>
        </w:r>
        <w:proofErr w:type="gramStart"/>
        <w:r w:rsidR="007E7393" w:rsidRPr="007E7393">
          <w:rPr>
            <w:b/>
            <w:bCs/>
          </w:rPr>
          <w:t>Offer</w:t>
        </w:r>
        <w:r w:rsidR="007E7393" w:rsidRPr="007E7393">
          <w:t>][</w:t>
        </w:r>
        <w:proofErr w:type="gramEnd"/>
        <w:r w:rsidR="007E7393" w:rsidRPr="007E7393">
          <w:rPr>
            <w:b/>
            <w:bCs/>
          </w:rPr>
          <w:t>Gate 2 Offer</w:t>
        </w:r>
        <w:r w:rsidR="007E7393" w:rsidRPr="007E7393">
          <w:t>]</w:t>
        </w:r>
      </w:ins>
    </w:p>
    <w:p w14:paraId="6FB2B623" w14:textId="72C39560" w:rsidR="003C20EB" w:rsidRDefault="003C20EB">
      <w:pPr>
        <w:rPr>
          <w:ins w:id="20" w:author="Stuart McLarnon (NESO)" w:date="2024-10-25T11:07:00Z"/>
        </w:rPr>
      </w:pPr>
    </w:p>
    <w:p w14:paraId="524CF1D6" w14:textId="77777777" w:rsidR="003F52AC" w:rsidDel="003C20EB" w:rsidRDefault="003F52AC" w:rsidP="00F05488">
      <w:pPr>
        <w:pStyle w:val="BodyTextIndent"/>
        <w:tabs>
          <w:tab w:val="left" w:pos="720"/>
          <w:tab w:val="left" w:pos="1440"/>
          <w:tab w:val="left" w:pos="2160"/>
          <w:tab w:val="left" w:pos="2880"/>
          <w:tab w:val="left" w:pos="3600"/>
          <w:tab w:val="left" w:pos="4320"/>
        </w:tabs>
        <w:rPr>
          <w:del w:id="21" w:author="Stuart McLarnon (NESO)" w:date="2024-10-25T11:07:00Z"/>
        </w:rPr>
      </w:pPr>
    </w:p>
    <w:p w14:paraId="360245B1" w14:textId="77777777" w:rsidR="003F52AC" w:rsidDel="003C20EB" w:rsidRDefault="003F52AC">
      <w:pPr>
        <w:pStyle w:val="BodyTextIndent"/>
        <w:tabs>
          <w:tab w:val="left" w:pos="720"/>
          <w:tab w:val="left" w:pos="1440"/>
          <w:tab w:val="left" w:pos="2160"/>
          <w:tab w:val="left" w:pos="2880"/>
          <w:tab w:val="left" w:pos="3600"/>
          <w:tab w:val="left" w:pos="4320"/>
        </w:tabs>
        <w:ind w:left="645" w:hanging="645"/>
        <w:rPr>
          <w:del w:id="22" w:author="Stuart McLarnon (NESO)" w:date="2024-10-25T11:07:00Z"/>
        </w:rPr>
      </w:pPr>
    </w:p>
    <w:p w14:paraId="10385D36" w14:textId="77777777" w:rsidR="003F52AC" w:rsidRDefault="003F52AC" w:rsidP="00F05488">
      <w:pPr>
        <w:pStyle w:val="BodyTextIndent"/>
        <w:tabs>
          <w:tab w:val="left" w:pos="720"/>
          <w:tab w:val="left" w:pos="1440"/>
          <w:tab w:val="left" w:pos="2160"/>
          <w:tab w:val="left" w:pos="2880"/>
          <w:tab w:val="left" w:pos="3600"/>
          <w:tab w:val="left" w:pos="4320"/>
        </w:tabs>
        <w:ind w:left="0" w:firstLine="0"/>
      </w:pPr>
      <w:r>
        <w:t>Yours faithfully</w:t>
      </w:r>
    </w:p>
    <w:p w14:paraId="5D5CA626"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465EEF39" w14:textId="77777777" w:rsidR="003F52AC" w:rsidRDefault="003F52AC">
      <w:pPr>
        <w:pStyle w:val="BodyTextIndent"/>
        <w:tabs>
          <w:tab w:val="left" w:pos="720"/>
          <w:tab w:val="left" w:pos="1440"/>
          <w:tab w:val="left" w:pos="2160"/>
          <w:tab w:val="left" w:pos="2880"/>
          <w:tab w:val="left" w:pos="3600"/>
          <w:tab w:val="left" w:pos="4320"/>
        </w:tabs>
        <w:ind w:left="645" w:hanging="645"/>
      </w:pPr>
    </w:p>
    <w:p w14:paraId="430C3B5E" w14:textId="77777777" w:rsidR="003F52AC" w:rsidRDefault="003F52AC">
      <w:pPr>
        <w:pStyle w:val="BodyTextIndent"/>
        <w:tabs>
          <w:tab w:val="left" w:pos="720"/>
          <w:tab w:val="left" w:pos="1440"/>
          <w:tab w:val="left" w:pos="2160"/>
          <w:tab w:val="left" w:pos="2880"/>
          <w:tab w:val="left" w:pos="3600"/>
          <w:tab w:val="left" w:pos="4320"/>
        </w:tabs>
        <w:ind w:left="645" w:hanging="645"/>
      </w:pPr>
      <w:r>
        <w:t>………………………………………………………</w:t>
      </w:r>
    </w:p>
    <w:p w14:paraId="474E60EF" w14:textId="3897D5E8" w:rsidR="004C7202" w:rsidRDefault="003F52AC">
      <w:pPr>
        <w:pStyle w:val="BodyTextIndent"/>
        <w:tabs>
          <w:tab w:val="left" w:pos="720"/>
          <w:tab w:val="left" w:pos="1440"/>
          <w:tab w:val="left" w:pos="2160"/>
          <w:tab w:val="left" w:pos="2880"/>
          <w:tab w:val="left" w:pos="3600"/>
          <w:tab w:val="left" w:pos="4320"/>
        </w:tabs>
        <w:ind w:left="645" w:hanging="645"/>
      </w:pPr>
      <w:r>
        <w:t xml:space="preserve">for and on behalf of </w:t>
      </w:r>
      <w:r w:rsidR="008A3DA9">
        <w:t>National Energy System Operator Limited</w:t>
      </w:r>
    </w:p>
    <w:p w14:paraId="24E99E39" w14:textId="77777777" w:rsidR="00416801" w:rsidRDefault="00416801">
      <w:pPr>
        <w:pStyle w:val="BodyTextIndent"/>
        <w:tabs>
          <w:tab w:val="left" w:pos="720"/>
          <w:tab w:val="left" w:pos="1440"/>
          <w:tab w:val="left" w:pos="2160"/>
          <w:tab w:val="left" w:pos="2880"/>
          <w:tab w:val="left" w:pos="3600"/>
          <w:tab w:val="left" w:pos="4320"/>
        </w:tabs>
        <w:ind w:left="645" w:hanging="645"/>
      </w:pPr>
    </w:p>
    <w:p w14:paraId="3167ABAD" w14:textId="77777777" w:rsidR="003F52AC" w:rsidRDefault="003F52AC">
      <w:pPr>
        <w:pStyle w:val="BodyTextIndent"/>
        <w:tabs>
          <w:tab w:val="left" w:pos="720"/>
          <w:tab w:val="left" w:pos="1440"/>
          <w:tab w:val="left" w:pos="2160"/>
          <w:tab w:val="left" w:pos="2880"/>
          <w:tab w:val="left" w:pos="3600"/>
          <w:tab w:val="left" w:pos="4320"/>
        </w:tabs>
        <w:ind w:left="645" w:hanging="645"/>
        <w:jc w:val="center"/>
        <w:rPr>
          <w:b/>
          <w:caps/>
        </w:rPr>
      </w:pPr>
      <w:r>
        <w:rPr>
          <w:b/>
          <w:caps/>
        </w:rPr>
        <w:t>Section A</w:t>
      </w:r>
    </w:p>
    <w:p w14:paraId="7131E3D0" w14:textId="77777777" w:rsidR="003F52AC" w:rsidRDefault="003F52AC">
      <w:pPr>
        <w:pStyle w:val="BodyTextIndent"/>
        <w:tabs>
          <w:tab w:val="left" w:pos="720"/>
          <w:tab w:val="left" w:pos="1440"/>
          <w:tab w:val="left" w:pos="2160"/>
          <w:tab w:val="left" w:pos="2880"/>
          <w:tab w:val="left" w:pos="3600"/>
          <w:tab w:val="left" w:pos="4320"/>
        </w:tabs>
        <w:ind w:left="645" w:hanging="645"/>
        <w:jc w:val="center"/>
        <w:rPr>
          <w:b/>
          <w:caps/>
        </w:rPr>
      </w:pPr>
      <w:r>
        <w:rPr>
          <w:b/>
          <w:caps/>
        </w:rPr>
        <w:t>Form of BELLA AND CUSC accession Agreement</w:t>
      </w:r>
    </w:p>
    <w:sectPr w:rsidR="003F52A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cols w:space="720"/>
      <w:docGrid w:linePitch="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96D8C" w14:textId="77777777" w:rsidR="007D6823" w:rsidRDefault="007D6823">
      <w:r>
        <w:separator/>
      </w:r>
    </w:p>
  </w:endnote>
  <w:endnote w:type="continuationSeparator" w:id="0">
    <w:p w14:paraId="118AACD6" w14:textId="77777777" w:rsidR="007D6823" w:rsidRDefault="007D6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01A7A" w14:textId="77777777" w:rsidR="002D4853" w:rsidRDefault="002D4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64A9D" w14:textId="44282B43" w:rsidR="003F52AC" w:rsidRDefault="1E3DA29C">
    <w:pPr>
      <w:pStyle w:val="Footer"/>
      <w:jc w:val="right"/>
    </w:pPr>
    <w:r>
      <w:t>v1.6 – 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06247" w14:textId="77777777" w:rsidR="002D4853" w:rsidRDefault="002D4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81716" w14:textId="77777777" w:rsidR="007D6823" w:rsidRDefault="007D6823">
      <w:r>
        <w:separator/>
      </w:r>
    </w:p>
  </w:footnote>
  <w:footnote w:type="continuationSeparator" w:id="0">
    <w:p w14:paraId="7D93E4FE" w14:textId="77777777" w:rsidR="007D6823" w:rsidRDefault="007D68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B3DF5" w14:textId="77777777" w:rsidR="002D4853" w:rsidRDefault="002D48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5F1E" w14:textId="33F5ED84" w:rsidR="003F52AC" w:rsidRDefault="003F52AC">
    <w:pPr>
      <w:pStyle w:val="Header"/>
    </w:pPr>
    <w:r>
      <w:t>CUSC v1.</w:t>
    </w:r>
    <w:r w:rsidR="008A3DA9">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DEB5E" w14:textId="77777777" w:rsidR="002D4853" w:rsidRDefault="002D4853">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Stuart McLarnon (NESO)">
    <w15:presenceInfo w15:providerId="AD" w15:userId="S::Stuart.McLarnon@uk.nationalgrid.com::aabfa7d2-d409-4123-a4d2-48bdba79e0eb"/>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ggkgMQz+cJ/RryTafxt6vNYwotQZZmHUeuOAeL94jabeZKqatCw8G9i0Kw2wysTnQ1ZWzee/DmhFpjeKM89Ryw==" w:salt="BfQ2CuvVReSIoMFelEy9SQ=="/>
  <w:defaultTabStop w:val="720"/>
  <w:drawingGridHorizontalSpacing w:val="129"/>
  <w:drawingGridVerticalSpacing w:val="88"/>
  <w:displayHorizontalDrawingGridEvery w:val="0"/>
  <w:displayVerticalDrawingGridEvery w:val="2"/>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452"/>
    <w:rsid w:val="00022411"/>
    <w:rsid w:val="000B5B5E"/>
    <w:rsid w:val="00141CD3"/>
    <w:rsid w:val="00183CE4"/>
    <w:rsid w:val="001F1777"/>
    <w:rsid w:val="002175F8"/>
    <w:rsid w:val="002666E6"/>
    <w:rsid w:val="00274671"/>
    <w:rsid w:val="002D334C"/>
    <w:rsid w:val="002D4853"/>
    <w:rsid w:val="00335F13"/>
    <w:rsid w:val="003C20EB"/>
    <w:rsid w:val="003F52AC"/>
    <w:rsid w:val="003F5F9C"/>
    <w:rsid w:val="00416801"/>
    <w:rsid w:val="00422069"/>
    <w:rsid w:val="0048210B"/>
    <w:rsid w:val="004C7202"/>
    <w:rsid w:val="004E5F85"/>
    <w:rsid w:val="004F0DC9"/>
    <w:rsid w:val="00575D6C"/>
    <w:rsid w:val="006A5452"/>
    <w:rsid w:val="007101D5"/>
    <w:rsid w:val="007D6823"/>
    <w:rsid w:val="007E7393"/>
    <w:rsid w:val="007F3114"/>
    <w:rsid w:val="008A3DA9"/>
    <w:rsid w:val="00A00048"/>
    <w:rsid w:val="00A1301B"/>
    <w:rsid w:val="00AB53D7"/>
    <w:rsid w:val="00BB647C"/>
    <w:rsid w:val="00BE1227"/>
    <w:rsid w:val="00BF2D47"/>
    <w:rsid w:val="00CC03B5"/>
    <w:rsid w:val="00CC6153"/>
    <w:rsid w:val="00CE0E11"/>
    <w:rsid w:val="00CF5BF4"/>
    <w:rsid w:val="00D20F17"/>
    <w:rsid w:val="00D93759"/>
    <w:rsid w:val="00DE380B"/>
    <w:rsid w:val="00E52EFB"/>
    <w:rsid w:val="00F05488"/>
    <w:rsid w:val="00FD184E"/>
    <w:rsid w:val="07706616"/>
    <w:rsid w:val="1E3DA2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74840B"/>
  <w15:chartTrackingRefBased/>
  <w15:docId w15:val="{92284E7D-CAF0-4190-9E95-03920E7E9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outlineLvl w:val="0"/>
    </w:pPr>
    <w:rPr>
      <w:b/>
      <w:bCs/>
    </w:rPr>
  </w:style>
  <w:style w:type="paragraph" w:styleId="Heading2">
    <w:name w:val="heading 2"/>
    <w:basedOn w:val="Normal"/>
    <w:next w:val="Normal"/>
    <w:qFormat/>
    <w:pPr>
      <w:keepNext/>
      <w:jc w:val="center"/>
      <w:outlineLvl w:val="1"/>
    </w:pPr>
    <w:rPr>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pPr>
      <w:overflowPunct w:val="0"/>
      <w:autoSpaceDE w:val="0"/>
      <w:autoSpaceDN w:val="0"/>
      <w:adjustRightInd w:val="0"/>
      <w:spacing w:line="360" w:lineRule="auto"/>
      <w:ind w:left="720"/>
      <w:textAlignment w:val="baseline"/>
    </w:pPr>
  </w:style>
  <w:style w:type="paragraph" w:styleId="Title">
    <w:name w:val="Title"/>
    <w:basedOn w:val="Normal"/>
    <w:qFormat/>
    <w:pPr>
      <w:jc w:val="center"/>
    </w:pPr>
    <w:rPr>
      <w:b/>
      <w:caps/>
    </w:rPr>
  </w:style>
  <w:style w:type="paragraph" w:styleId="BodyTextIndent">
    <w:name w:val="Body Text Indent"/>
    <w:basedOn w:val="Normal"/>
    <w:pPr>
      <w:ind w:left="774" w:hanging="774"/>
    </w:pPr>
  </w:style>
  <w:style w:type="character" w:styleId="Hyperlink">
    <w:name w:val="Hyperlink"/>
    <w:rPr>
      <w:color w:val="auto"/>
      <w:u w:val="none"/>
    </w:rPr>
  </w:style>
  <w:style w:type="paragraph" w:styleId="TOC3">
    <w:name w:val="toc 3"/>
    <w:basedOn w:val="Normal"/>
    <w:next w:val="Normal"/>
    <w:semiHidden/>
    <w:pPr>
      <w:overflowPunct w:val="0"/>
      <w:autoSpaceDE w:val="0"/>
      <w:autoSpaceDN w:val="0"/>
      <w:adjustRightInd w:val="0"/>
      <w:ind w:left="240"/>
      <w:textAlignment w:val="baseline"/>
    </w:pPr>
    <w:rPr>
      <w:szCs w:val="24"/>
    </w:rPr>
  </w:style>
  <w:style w:type="paragraph" w:styleId="TOC2">
    <w:name w:val="toc 2"/>
    <w:basedOn w:val="Normal"/>
    <w:next w:val="Normal"/>
    <w:semiHidden/>
    <w:pPr>
      <w:overflowPunct w:val="0"/>
      <w:autoSpaceDE w:val="0"/>
      <w:autoSpaceDN w:val="0"/>
      <w:adjustRightInd w:val="0"/>
      <w:spacing w:before="240"/>
      <w:textAlignment w:val="baseline"/>
    </w:pPr>
    <w:rPr>
      <w:b/>
      <w:bCs/>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semiHidden/>
    <w:rsid w:val="00416801"/>
    <w:rPr>
      <w:rFonts w:ascii="Tahoma" w:hAnsi="Tahoma" w:cs="Tahoma"/>
      <w:sz w:val="16"/>
      <w:szCs w:val="16"/>
    </w:rPr>
  </w:style>
  <w:style w:type="paragraph" w:styleId="Revision">
    <w:name w:val="Revision"/>
    <w:hidden/>
    <w:uiPriority w:val="99"/>
    <w:semiHidden/>
    <w:rsid w:val="008A3DA9"/>
    <w:rPr>
      <w:rFonts w:ascii="Arial" w:hAnsi="Arial"/>
      <w:lang w:eastAsia="en-US"/>
    </w:rPr>
  </w:style>
  <w:style w:type="character" w:styleId="CommentReference">
    <w:name w:val="annotation reference"/>
    <w:basedOn w:val="DefaultParagraphFont"/>
    <w:rsid w:val="004F0DC9"/>
    <w:rPr>
      <w:sz w:val="16"/>
      <w:szCs w:val="16"/>
    </w:rPr>
  </w:style>
  <w:style w:type="paragraph" w:styleId="CommentText">
    <w:name w:val="annotation text"/>
    <w:basedOn w:val="Normal"/>
    <w:link w:val="CommentTextChar"/>
    <w:rsid w:val="004F0DC9"/>
  </w:style>
  <w:style w:type="character" w:customStyle="1" w:styleId="CommentTextChar">
    <w:name w:val="Comment Text Char"/>
    <w:basedOn w:val="DefaultParagraphFont"/>
    <w:link w:val="CommentText"/>
    <w:rsid w:val="004F0DC9"/>
    <w:rPr>
      <w:rFonts w:ascii="Arial" w:hAnsi="Arial"/>
      <w:lang w:eastAsia="en-US"/>
    </w:rPr>
  </w:style>
  <w:style w:type="paragraph" w:styleId="CommentSubject">
    <w:name w:val="annotation subject"/>
    <w:basedOn w:val="CommentText"/>
    <w:next w:val="CommentText"/>
    <w:link w:val="CommentSubjectChar"/>
    <w:rsid w:val="004F0DC9"/>
    <w:rPr>
      <w:b/>
      <w:bCs/>
    </w:rPr>
  </w:style>
  <w:style w:type="character" w:customStyle="1" w:styleId="CommentSubjectChar">
    <w:name w:val="Comment Subject Char"/>
    <w:basedOn w:val="CommentTextChar"/>
    <w:link w:val="CommentSubject"/>
    <w:rsid w:val="004F0DC9"/>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36C63568-B69C-49BD-A48C-10D177DFCD78}">
  <ds:schemaRefs>
    <ds:schemaRef ds:uri="http://schemas.microsoft.com/sharepoint/v3/contenttype/forms"/>
  </ds:schemaRefs>
</ds:datastoreItem>
</file>

<file path=customXml/itemProps2.xml><?xml version="1.0" encoding="utf-8"?>
<ds:datastoreItem xmlns:ds="http://schemas.openxmlformats.org/officeDocument/2006/customXml" ds:itemID="{1DAA30E0-BE11-4AA0-9A71-761EA42F0542}"/>
</file>

<file path=customXml/itemProps3.xml><?xml version="1.0" encoding="utf-8"?>
<ds:datastoreItem xmlns:ds="http://schemas.openxmlformats.org/officeDocument/2006/customXml" ds:itemID="{ABF1F2C7-2F56-4B36-AD2B-A58ED5EBB4C7}">
  <ds:schemaRefs>
    <ds:schemaRef ds:uri="http://schemas.openxmlformats.org/officeDocument/2006/bibliography"/>
  </ds:schemaRefs>
</ds:datastoreItem>
</file>

<file path=customXml/itemProps4.xml><?xml version="1.0" encoding="utf-8"?>
<ds:datastoreItem xmlns:ds="http://schemas.openxmlformats.org/officeDocument/2006/customXml" ds:itemID="{499A2145-A01E-40FF-B9B5-59848947D041}">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448</Words>
  <Characters>2560</Characters>
  <Application>Microsoft Office Word</Application>
  <DocSecurity>10</DocSecurity>
  <Lines>21</Lines>
  <Paragraphs>6</Paragraphs>
  <ScaleCrop>false</ScaleCrop>
  <Company>The Company</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[X]</dc:title>
  <dc:subject/>
  <dc:creator>dmw05</dc:creator>
  <cp:keywords/>
  <cp:lastModifiedBy>Ruby Pelling (NESO)</cp:lastModifiedBy>
  <cp:revision>7</cp:revision>
  <cp:lastPrinted>2016-05-06T13:50:00Z</cp:lastPrinted>
  <dcterms:created xsi:type="dcterms:W3CDTF">2024-10-25T10:11:00Z</dcterms:created>
  <dcterms:modified xsi:type="dcterms:W3CDTF">2024-11-05T16:03:00Z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